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B8470B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34604" w:rsidRDefault="00D34604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34604" w:rsidRDefault="00D34604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34604" w:rsidRDefault="00D34604"/>
              </w:txbxContent>
            </v:textbox>
          </v:shape>
        </w:pict>
      </w:r>
    </w:p>
    <w:p w:rsidR="00E9152B" w:rsidRDefault="00CD4CF6" w:rsidP="00792420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52043C">
        <w:rPr>
          <w:rFonts w:hint="eastAsia"/>
          <w:sz w:val="24"/>
        </w:rPr>
        <w:t>事業実施体制</w:t>
      </w:r>
      <w:r w:rsidRPr="00AB5DB8">
        <w:rPr>
          <w:rFonts w:hint="eastAsia"/>
          <w:sz w:val="24"/>
        </w:rPr>
        <w:t>】</w:t>
      </w:r>
    </w:p>
    <w:p w:rsidR="00B02ED6" w:rsidRDefault="00B02ED6" w:rsidP="00792420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基本的な考え方</w:t>
      </w:r>
    </w:p>
    <w:p w:rsidR="003B39AC" w:rsidRPr="003B39AC" w:rsidRDefault="003B39AC" w:rsidP="00792420">
      <w:pPr>
        <w:wordWrap w:val="0"/>
        <w:spacing w:afterLines="25"/>
        <w:ind w:leftChars="270" w:left="567" w:right="-1" w:firstLineChars="67" w:firstLine="141"/>
        <w:rPr>
          <w:szCs w:val="21"/>
        </w:rPr>
      </w:pPr>
      <w:r w:rsidRPr="003B39AC">
        <w:rPr>
          <w:rFonts w:hint="eastAsia"/>
          <w:szCs w:val="21"/>
        </w:rPr>
        <w:t>本業務における目標設定及び基本的な取組み方針</w:t>
      </w:r>
      <w:r w:rsidR="00D34604">
        <w:rPr>
          <w:rFonts w:hint="eastAsia"/>
          <w:szCs w:val="21"/>
        </w:rPr>
        <w:t>等</w:t>
      </w:r>
      <w:r w:rsidRPr="003B39AC">
        <w:rPr>
          <w:rFonts w:hint="eastAsia"/>
          <w:szCs w:val="21"/>
        </w:rPr>
        <w:t>を、甲の原体育館の現状と課題、またそれらへの対応を踏まえて記入すること。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AB5DB8" w:rsidRPr="0052043C" w:rsidRDefault="00D34604" w:rsidP="00D34604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52043C" w:rsidRPr="0052043C">
              <w:rPr>
                <w:rFonts w:hint="eastAsia"/>
                <w:sz w:val="18"/>
                <w:szCs w:val="18"/>
              </w:rPr>
              <w:t>本</w:t>
            </w:r>
            <w:r w:rsidR="00AB5DB8" w:rsidRPr="0052043C">
              <w:rPr>
                <w:rFonts w:hint="eastAsia"/>
                <w:sz w:val="18"/>
                <w:szCs w:val="18"/>
              </w:rPr>
              <w:t>業務</w:t>
            </w:r>
            <w:r w:rsidR="00CE708D" w:rsidRPr="0052043C">
              <w:rPr>
                <w:rFonts w:hint="eastAsia"/>
                <w:sz w:val="18"/>
                <w:szCs w:val="18"/>
              </w:rPr>
              <w:t>に</w:t>
            </w:r>
            <w:r w:rsidR="0052043C" w:rsidRPr="0052043C">
              <w:rPr>
                <w:rFonts w:hint="eastAsia"/>
                <w:sz w:val="18"/>
                <w:szCs w:val="18"/>
              </w:rPr>
              <w:t>おける</w:t>
            </w:r>
            <w:r w:rsidR="003B5641">
              <w:rPr>
                <w:rFonts w:hint="eastAsia"/>
                <w:sz w:val="18"/>
                <w:szCs w:val="18"/>
              </w:rPr>
              <w:t>目標設定及び</w:t>
            </w:r>
            <w:r w:rsidR="0052043C" w:rsidRPr="0052043C">
              <w:rPr>
                <w:rFonts w:hint="eastAsia"/>
                <w:sz w:val="18"/>
                <w:szCs w:val="18"/>
              </w:rPr>
              <w:t>基本的な取組み方針</w:t>
            </w:r>
          </w:p>
        </w:tc>
      </w:tr>
      <w:tr w:rsidR="00AB5DB8" w:rsidTr="00D34604">
        <w:trPr>
          <w:trHeight w:val="2856"/>
        </w:trPr>
        <w:tc>
          <w:tcPr>
            <w:tcW w:w="8168" w:type="dxa"/>
            <w:tcBorders>
              <w:top w:val="nil"/>
              <w:bottom w:val="single" w:sz="4" w:space="0" w:color="auto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  <w:tr w:rsidR="00D34604" w:rsidTr="00D34604">
        <w:trPr>
          <w:trHeight w:val="388"/>
        </w:trPr>
        <w:tc>
          <w:tcPr>
            <w:tcW w:w="8168" w:type="dxa"/>
            <w:tcBorders>
              <w:top w:val="single" w:sz="4" w:space="0" w:color="auto"/>
              <w:bottom w:val="nil"/>
            </w:tcBorders>
          </w:tcPr>
          <w:p w:rsidR="00D34604" w:rsidRPr="0052043C" w:rsidRDefault="00D34604" w:rsidP="00D34604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施設の公共性・公平性・公正性を担保する方策</w:t>
            </w:r>
          </w:p>
        </w:tc>
      </w:tr>
      <w:tr w:rsidR="00D34604" w:rsidTr="00D34604">
        <w:trPr>
          <w:trHeight w:val="2156"/>
        </w:trPr>
        <w:tc>
          <w:tcPr>
            <w:tcW w:w="8168" w:type="dxa"/>
            <w:tcBorders>
              <w:top w:val="nil"/>
            </w:tcBorders>
          </w:tcPr>
          <w:p w:rsidR="00D34604" w:rsidRDefault="00D34604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792420">
      <w:pPr>
        <w:wordWrap w:val="0"/>
        <w:spacing w:afterLines="25"/>
        <w:ind w:right="839"/>
      </w:pPr>
      <w:r>
        <w:rPr>
          <w:rFonts w:hint="eastAsia"/>
        </w:rPr>
        <w:t xml:space="preserve">　２</w:t>
      </w:r>
      <w:r>
        <w:rPr>
          <w:rFonts w:hint="eastAsia"/>
        </w:rPr>
        <w:t xml:space="preserve"> </w:t>
      </w:r>
      <w:r>
        <w:rPr>
          <w:rFonts w:hint="eastAsia"/>
        </w:rPr>
        <w:t>館長等の業務及び指揮命令系統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48681D">
        <w:tc>
          <w:tcPr>
            <w:tcW w:w="8168" w:type="dxa"/>
            <w:tcBorders>
              <w:bottom w:val="nil"/>
            </w:tcBorders>
          </w:tcPr>
          <w:p w:rsidR="0052043C" w:rsidRPr="0052043C" w:rsidRDefault="00B02ED6" w:rsidP="00B02ED6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館長及び各業務の責任者の役割について、指揮命令系統図及び具体的業務内容について示すこと。</w:t>
            </w:r>
          </w:p>
        </w:tc>
      </w:tr>
      <w:tr w:rsidR="0052043C" w:rsidTr="00D34604">
        <w:trPr>
          <w:trHeight w:val="3346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48681D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B02ED6" w:rsidRPr="00B02ED6" w:rsidRDefault="00B02ED6" w:rsidP="00AB5DB8">
      <w:pPr>
        <w:spacing w:line="170" w:lineRule="atLeast"/>
      </w:pPr>
      <w:r>
        <w:rPr>
          <w:rFonts w:hint="eastAsia"/>
        </w:rPr>
        <w:lastRenderedPageBreak/>
        <w:t>３</w:t>
      </w:r>
      <w:r>
        <w:rPr>
          <w:rFonts w:hint="eastAsia"/>
        </w:rPr>
        <w:t xml:space="preserve"> </w:t>
      </w:r>
      <w:r w:rsidR="00F43BE3">
        <w:rPr>
          <w:rFonts w:hint="eastAsia"/>
        </w:rPr>
        <w:t>各業務責任者の能力</w:t>
      </w:r>
    </w:p>
    <w:tbl>
      <w:tblPr>
        <w:tblStyle w:val="a9"/>
        <w:tblW w:w="0" w:type="auto"/>
        <w:tblInd w:w="534" w:type="dxa"/>
        <w:tblLook w:val="04A0"/>
      </w:tblPr>
      <w:tblGrid>
        <w:gridCol w:w="2126"/>
        <w:gridCol w:w="992"/>
        <w:gridCol w:w="2693"/>
        <w:gridCol w:w="2375"/>
      </w:tblGrid>
      <w:tr w:rsidR="00043857" w:rsidTr="000C493E">
        <w:tc>
          <w:tcPr>
            <w:tcW w:w="2126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職　　務</w:t>
            </w:r>
          </w:p>
        </w:tc>
        <w:tc>
          <w:tcPr>
            <w:tcW w:w="992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専・兼任</w:t>
            </w:r>
          </w:p>
        </w:tc>
        <w:tc>
          <w:tcPr>
            <w:tcW w:w="2693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実績・資格等</w:t>
            </w:r>
          </w:p>
        </w:tc>
        <w:tc>
          <w:tcPr>
            <w:tcW w:w="2375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所　　属</w:t>
            </w:r>
          </w:p>
        </w:tc>
      </w:tr>
      <w:tr w:rsidR="00043857" w:rsidRPr="000C493E" w:rsidTr="000C493E">
        <w:trPr>
          <w:trHeight w:val="586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館長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専任</w:t>
            </w: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52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維持管理業務責任者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46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運営業務責任者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69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0C493E" w:rsidRDefault="000C493E" w:rsidP="000C493E">
      <w:pPr>
        <w:spacing w:line="170" w:lineRule="atLeast"/>
      </w:pPr>
    </w:p>
    <w:p w:rsidR="0048681D" w:rsidRDefault="00853AA9" w:rsidP="00792420">
      <w:pPr>
        <w:wordWrap w:val="0"/>
        <w:spacing w:afterLines="25"/>
        <w:ind w:right="839"/>
      </w:pPr>
      <w:r>
        <w:rPr>
          <w:rFonts w:hint="eastAsia"/>
        </w:rPr>
        <w:t>４</w:t>
      </w:r>
      <w:r w:rsidR="0048681D">
        <w:rPr>
          <w:rFonts w:hint="eastAsia"/>
        </w:rPr>
        <w:t xml:space="preserve"> </w:t>
      </w:r>
      <w:r>
        <w:rPr>
          <w:rFonts w:hint="eastAsia"/>
        </w:rPr>
        <w:t>効率的な管理運営及び経費の節減を行うための工夫について</w:t>
      </w:r>
    </w:p>
    <w:p w:rsidR="00853AA9" w:rsidRDefault="00853AA9" w:rsidP="00792420">
      <w:pPr>
        <w:wordWrap w:val="0"/>
        <w:spacing w:afterLines="25"/>
        <w:ind w:right="839"/>
      </w:pPr>
      <w:r>
        <w:rPr>
          <w:rFonts w:hint="eastAsia"/>
        </w:rPr>
        <w:t xml:space="preserve">　（１）維持管理業務における取組み</w:t>
      </w:r>
    </w:p>
    <w:tbl>
      <w:tblPr>
        <w:tblStyle w:val="a9"/>
        <w:tblW w:w="0" w:type="auto"/>
        <w:tblInd w:w="959" w:type="dxa"/>
        <w:tblLook w:val="04A0"/>
      </w:tblPr>
      <w:tblGrid>
        <w:gridCol w:w="7743"/>
        <w:tblGridChange w:id="0">
          <w:tblGrid>
            <w:gridCol w:w="7743"/>
          </w:tblGrid>
        </w:tblGridChange>
      </w:tblGrid>
      <w:tr w:rsidR="0048681D" w:rsidTr="00853AA9">
        <w:tc>
          <w:tcPr>
            <w:tcW w:w="7743" w:type="dxa"/>
            <w:tcBorders>
              <w:bottom w:val="nil"/>
            </w:tcBorders>
          </w:tcPr>
          <w:p w:rsidR="003B39AC" w:rsidRDefault="0048681D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853AA9">
              <w:rPr>
                <w:rFonts w:hint="eastAsia"/>
                <w:sz w:val="18"/>
                <w:szCs w:val="18"/>
              </w:rPr>
              <w:t>効率的な業務の遂行及び経費の節減のための方策・取り組みについて</w:t>
            </w:r>
            <w:r w:rsidR="003B39AC">
              <w:rPr>
                <w:rFonts w:hint="eastAsia"/>
                <w:sz w:val="18"/>
                <w:szCs w:val="18"/>
              </w:rPr>
              <w:t>、</w:t>
            </w:r>
            <w:r w:rsidR="00853AA9">
              <w:rPr>
                <w:rFonts w:hint="eastAsia"/>
                <w:sz w:val="18"/>
                <w:szCs w:val="18"/>
              </w:rPr>
              <w:t>具体的</w:t>
            </w:r>
            <w:r w:rsidR="003B39AC">
              <w:rPr>
                <w:rFonts w:hint="eastAsia"/>
                <w:sz w:val="18"/>
                <w:szCs w:val="18"/>
              </w:rPr>
              <w:t>内容及び効果（削減額等）を</w:t>
            </w:r>
            <w:r w:rsidR="00853AA9">
              <w:rPr>
                <w:rFonts w:hint="eastAsia"/>
                <w:sz w:val="18"/>
                <w:szCs w:val="18"/>
              </w:rPr>
              <w:t>示すこと。</w:t>
            </w:r>
          </w:p>
          <w:p w:rsidR="00853AA9" w:rsidRPr="0052043C" w:rsidRDefault="00853AA9" w:rsidP="00853AA9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他の様式に記載した事項の再掲も可とする。</w:t>
            </w:r>
          </w:p>
        </w:tc>
      </w:tr>
      <w:tr w:rsidR="0048681D" w:rsidTr="00792420">
        <w:tblPrEx>
          <w:tblW w:w="0" w:type="auto"/>
          <w:tblInd w:w="959" w:type="dxa"/>
          <w:tblPrExChange w:id="1" w:author="587220" w:date="2012-10-15T14:51:00Z">
            <w:tblPrEx>
              <w:tblW w:w="0" w:type="auto"/>
              <w:tblInd w:w="959" w:type="dxa"/>
            </w:tblPrEx>
          </w:tblPrExChange>
        </w:tblPrEx>
        <w:trPr>
          <w:trHeight w:val="1848"/>
          <w:trPrChange w:id="2" w:author="587220" w:date="2012-10-15T14:51:00Z">
            <w:trPr>
              <w:trHeight w:val="2131"/>
            </w:trPr>
          </w:trPrChange>
        </w:trPr>
        <w:tc>
          <w:tcPr>
            <w:tcW w:w="7743" w:type="dxa"/>
            <w:tcBorders>
              <w:top w:val="nil"/>
            </w:tcBorders>
            <w:tcPrChange w:id="3" w:author="587220" w:date="2012-10-15T14:51:00Z">
              <w:tcPr>
                <w:tcW w:w="7743" w:type="dxa"/>
                <w:tcBorders>
                  <w:top w:val="nil"/>
                </w:tcBorders>
              </w:tcPr>
            </w:tcPrChange>
          </w:tcPr>
          <w:p w:rsidR="0048681D" w:rsidRDefault="0048681D" w:rsidP="0048681D">
            <w:pPr>
              <w:spacing w:line="170" w:lineRule="atLeast"/>
            </w:pPr>
          </w:p>
        </w:tc>
      </w:tr>
    </w:tbl>
    <w:p w:rsidR="0048681D" w:rsidRDefault="0048681D" w:rsidP="0048681D">
      <w:pPr>
        <w:spacing w:line="170" w:lineRule="atLeast"/>
      </w:pPr>
    </w:p>
    <w:p w:rsidR="00853AA9" w:rsidRDefault="00853AA9" w:rsidP="00792420">
      <w:pPr>
        <w:wordWrap w:val="0"/>
        <w:spacing w:afterLines="25"/>
        <w:ind w:right="839" w:firstLineChars="100" w:firstLine="210"/>
      </w:pPr>
      <w:r>
        <w:rPr>
          <w:rFonts w:hint="eastAsia"/>
        </w:rPr>
        <w:t>（２）</w:t>
      </w:r>
      <w:r w:rsidR="003B39AC">
        <w:rPr>
          <w:rFonts w:hint="eastAsia"/>
        </w:rPr>
        <w:t>運営</w:t>
      </w:r>
      <w:r>
        <w:rPr>
          <w:rFonts w:hint="eastAsia"/>
        </w:rPr>
        <w:t>業務における取組み</w:t>
      </w:r>
    </w:p>
    <w:tbl>
      <w:tblPr>
        <w:tblStyle w:val="a9"/>
        <w:tblW w:w="0" w:type="auto"/>
        <w:tblInd w:w="959" w:type="dxa"/>
        <w:tblLook w:val="04A0"/>
      </w:tblPr>
      <w:tblGrid>
        <w:gridCol w:w="7743"/>
        <w:tblGridChange w:id="4">
          <w:tblGrid>
            <w:gridCol w:w="7743"/>
          </w:tblGrid>
        </w:tblGridChange>
      </w:tblGrid>
      <w:tr w:rsidR="003B39AC" w:rsidTr="00853AA9">
        <w:tc>
          <w:tcPr>
            <w:tcW w:w="7743" w:type="dxa"/>
            <w:tcBorders>
              <w:bottom w:val="nil"/>
            </w:tcBorders>
          </w:tcPr>
          <w:p w:rsidR="003B39AC" w:rsidRDefault="003B39AC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効率的な業務の遂行及び経費の節減</w:t>
            </w:r>
            <w:r w:rsidR="001B0E66">
              <w:rPr>
                <w:rFonts w:hint="eastAsia"/>
                <w:sz w:val="18"/>
                <w:szCs w:val="18"/>
              </w:rPr>
              <w:t>並びに収益の向上</w:t>
            </w:r>
            <w:r>
              <w:rPr>
                <w:rFonts w:hint="eastAsia"/>
                <w:sz w:val="18"/>
                <w:szCs w:val="18"/>
              </w:rPr>
              <w:t>のための方策・取り組みについて、具体的内容及び効果（削減額等）を示すこと。</w:t>
            </w:r>
          </w:p>
          <w:p w:rsidR="003B39AC" w:rsidRPr="0052043C" w:rsidRDefault="003B39AC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他の様式に記載した事項の再掲も可とする。</w:t>
            </w:r>
          </w:p>
        </w:tc>
      </w:tr>
      <w:tr w:rsidR="00853AA9" w:rsidTr="00792420">
        <w:tblPrEx>
          <w:tblW w:w="0" w:type="auto"/>
          <w:tblInd w:w="959" w:type="dxa"/>
          <w:tblPrExChange w:id="5" w:author="587220" w:date="2012-10-15T14:55:00Z">
            <w:tblPrEx>
              <w:tblW w:w="0" w:type="auto"/>
              <w:tblInd w:w="959" w:type="dxa"/>
            </w:tblPrEx>
          </w:tblPrExChange>
        </w:tblPrEx>
        <w:trPr>
          <w:trHeight w:val="2058"/>
          <w:trPrChange w:id="6" w:author="587220" w:date="2012-10-15T14:55:00Z">
            <w:trPr>
              <w:trHeight w:val="2615"/>
            </w:trPr>
          </w:trPrChange>
        </w:trPr>
        <w:tc>
          <w:tcPr>
            <w:tcW w:w="7743" w:type="dxa"/>
            <w:tcBorders>
              <w:top w:val="nil"/>
            </w:tcBorders>
            <w:tcPrChange w:id="7" w:author="587220" w:date="2012-10-15T14:55:00Z">
              <w:tcPr>
                <w:tcW w:w="7743" w:type="dxa"/>
                <w:tcBorders>
                  <w:top w:val="nil"/>
                </w:tcBorders>
              </w:tcPr>
            </w:tcPrChange>
          </w:tcPr>
          <w:p w:rsidR="00853AA9" w:rsidRDefault="00853AA9" w:rsidP="00853AA9">
            <w:pPr>
              <w:spacing w:line="170" w:lineRule="atLeast"/>
            </w:pPr>
          </w:p>
        </w:tc>
      </w:tr>
    </w:tbl>
    <w:p w:rsidR="000C493E" w:rsidRDefault="000C493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  <w:rPr>
          <w:ins w:id="8" w:author="587220" w:date="2012-10-15T14:51:00Z"/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0C493E">
        <w:rPr>
          <w:rFonts w:hint="eastAsia"/>
        </w:rPr>
        <w:t>3-2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F24263">
        <w:rPr>
          <w:rFonts w:hint="eastAsia"/>
        </w:rPr>
        <w:t>４</w:t>
      </w:r>
      <w:r w:rsidR="000C493E">
        <w:rPr>
          <w:rFonts w:hint="eastAsia"/>
        </w:rPr>
        <w:t>枚以内で作成すること。</w:t>
      </w:r>
    </w:p>
    <w:p w:rsidR="00792420" w:rsidRPr="00792420" w:rsidRDefault="00792420" w:rsidP="000C493E">
      <w:pPr>
        <w:spacing w:line="170" w:lineRule="atLeast"/>
        <w:ind w:left="141" w:hangingChars="67" w:hanging="141"/>
      </w:pPr>
      <w:ins w:id="9" w:author="587220" w:date="2012-10-15T14:51:00Z">
        <w:r>
          <w:rPr>
            <w:rFonts w:hint="eastAsia"/>
          </w:rPr>
          <w:t>※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本様式の</w:t>
        </w:r>
      </w:ins>
      <w:ins w:id="10" w:author="587220" w:date="2012-10-15T14:52:00Z">
        <w:r>
          <w:rPr>
            <w:rFonts w:hint="eastAsia"/>
          </w:rPr>
          <w:t>作成</w:t>
        </w:r>
      </w:ins>
      <w:ins w:id="11" w:author="587220" w:date="2012-10-15T14:51:00Z">
        <w:r>
          <w:rPr>
            <w:rFonts w:hint="eastAsia"/>
          </w:rPr>
          <w:t>にあたっては、</w:t>
        </w:r>
      </w:ins>
      <w:ins w:id="12" w:author="587220" w:date="2012-10-15T14:52:00Z">
        <w:r>
          <w:rPr>
            <w:rFonts w:hint="eastAsia"/>
          </w:rPr>
          <w:t>名称</w:t>
        </w:r>
      </w:ins>
      <w:ins w:id="13" w:author="587220" w:date="2012-10-15T14:54:00Z">
        <w:r>
          <w:rPr>
            <w:rFonts w:hint="eastAsia"/>
          </w:rPr>
          <w:t>やロゴマーク等、企業等</w:t>
        </w:r>
      </w:ins>
      <w:ins w:id="14" w:author="587220" w:date="2012-10-15T14:52:00Z">
        <w:r>
          <w:rPr>
            <w:rFonts w:hint="eastAsia"/>
          </w:rPr>
          <w:t>が特定できる</w:t>
        </w:r>
      </w:ins>
      <w:ins w:id="15" w:author="587220" w:date="2012-10-15T14:53:00Z">
        <w:r>
          <w:rPr>
            <w:rFonts w:hint="eastAsia"/>
          </w:rPr>
          <w:t>記述</w:t>
        </w:r>
      </w:ins>
      <w:ins w:id="16" w:author="587220" w:date="2012-10-15T14:54:00Z">
        <w:r>
          <w:rPr>
            <w:rFonts w:hint="eastAsia"/>
          </w:rPr>
          <w:t>はしないこと</w:t>
        </w:r>
      </w:ins>
      <w:ins w:id="17" w:author="587220" w:date="2012-10-15T14:55:00Z">
        <w:r>
          <w:rPr>
            <w:rFonts w:hint="eastAsia"/>
          </w:rPr>
          <w:t>。</w:t>
        </w:r>
      </w:ins>
    </w:p>
    <w:sectPr w:rsidR="00792420" w:rsidRPr="00792420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04" w:rsidRDefault="00D34604" w:rsidP="00111A27">
      <w:r>
        <w:separator/>
      </w:r>
    </w:p>
  </w:endnote>
  <w:endnote w:type="continuationSeparator" w:id="0">
    <w:p w:rsidR="00D34604" w:rsidRDefault="00D34604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69141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D34604" w:rsidRDefault="00D34604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B8470B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8470B">
              <w:rPr>
                <w:b/>
                <w:sz w:val="24"/>
              </w:rPr>
              <w:fldChar w:fldCharType="separate"/>
            </w:r>
            <w:r w:rsidR="00792420">
              <w:rPr>
                <w:b/>
                <w:noProof/>
              </w:rPr>
              <w:t>2</w:t>
            </w:r>
            <w:r w:rsidR="00B8470B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B8470B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8470B">
              <w:rPr>
                <w:b/>
                <w:sz w:val="24"/>
              </w:rPr>
              <w:fldChar w:fldCharType="separate"/>
            </w:r>
            <w:r w:rsidR="00792420">
              <w:rPr>
                <w:b/>
                <w:noProof/>
              </w:rPr>
              <w:t>2</w:t>
            </w:r>
            <w:r w:rsidR="00B8470B">
              <w:rPr>
                <w:b/>
                <w:sz w:val="24"/>
              </w:rPr>
              <w:fldChar w:fldCharType="end"/>
            </w:r>
          </w:p>
        </w:sdtContent>
      </w:sdt>
    </w:sdtContent>
  </w:sdt>
  <w:p w:rsidR="00D34604" w:rsidRDefault="00D34604" w:rsidP="00E7678F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04" w:rsidRDefault="00D34604" w:rsidP="00111A27">
      <w:r>
        <w:separator/>
      </w:r>
    </w:p>
  </w:footnote>
  <w:footnote w:type="continuationSeparator" w:id="0">
    <w:p w:rsidR="00D34604" w:rsidRDefault="00D34604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04" w:rsidRPr="008864E7" w:rsidRDefault="00D34604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>
      <w:rPr>
        <w:rFonts w:asciiTheme="majorEastAsia" w:eastAsiaTheme="majorEastAsia" w:hAnsiTheme="majorEastAsia" w:hint="eastAsia"/>
        <w:sz w:val="22"/>
        <w:szCs w:val="22"/>
      </w:rPr>
      <w:t>３－２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trackRevisions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B7C79"/>
    <w:rsid w:val="000C493E"/>
    <w:rsid w:val="000E4CF3"/>
    <w:rsid w:val="00111A27"/>
    <w:rsid w:val="001955A1"/>
    <w:rsid w:val="001B0E66"/>
    <w:rsid w:val="001D0552"/>
    <w:rsid w:val="00211592"/>
    <w:rsid w:val="00302140"/>
    <w:rsid w:val="00381B04"/>
    <w:rsid w:val="003B39AC"/>
    <w:rsid w:val="003B5641"/>
    <w:rsid w:val="003C0F2A"/>
    <w:rsid w:val="0045684F"/>
    <w:rsid w:val="0048681D"/>
    <w:rsid w:val="004E393B"/>
    <w:rsid w:val="0052043C"/>
    <w:rsid w:val="0056538F"/>
    <w:rsid w:val="00565A1B"/>
    <w:rsid w:val="00577844"/>
    <w:rsid w:val="00583D23"/>
    <w:rsid w:val="00687694"/>
    <w:rsid w:val="00792420"/>
    <w:rsid w:val="007C0DA2"/>
    <w:rsid w:val="00801439"/>
    <w:rsid w:val="00851165"/>
    <w:rsid w:val="00853AA9"/>
    <w:rsid w:val="00865F6B"/>
    <w:rsid w:val="008864E7"/>
    <w:rsid w:val="009546F3"/>
    <w:rsid w:val="00984F87"/>
    <w:rsid w:val="00A8756B"/>
    <w:rsid w:val="00AB5DB8"/>
    <w:rsid w:val="00B02ED6"/>
    <w:rsid w:val="00B8470B"/>
    <w:rsid w:val="00BE5AE1"/>
    <w:rsid w:val="00C15158"/>
    <w:rsid w:val="00C66B91"/>
    <w:rsid w:val="00CB30AA"/>
    <w:rsid w:val="00CD3339"/>
    <w:rsid w:val="00CD4CF6"/>
    <w:rsid w:val="00CE357B"/>
    <w:rsid w:val="00CE708D"/>
    <w:rsid w:val="00D204E7"/>
    <w:rsid w:val="00D2218D"/>
    <w:rsid w:val="00D24969"/>
    <w:rsid w:val="00D34604"/>
    <w:rsid w:val="00D66375"/>
    <w:rsid w:val="00D73395"/>
    <w:rsid w:val="00DE1BB3"/>
    <w:rsid w:val="00E6452F"/>
    <w:rsid w:val="00E7403B"/>
    <w:rsid w:val="00E7678F"/>
    <w:rsid w:val="00E775B8"/>
    <w:rsid w:val="00E84B6F"/>
    <w:rsid w:val="00E9152B"/>
    <w:rsid w:val="00F24263"/>
    <w:rsid w:val="00F43BE3"/>
    <w:rsid w:val="00F44CD5"/>
    <w:rsid w:val="00F63FC1"/>
    <w:rsid w:val="00F82202"/>
    <w:rsid w:val="00FB4C2E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59AB6-AB11-4414-BE72-C756044A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12</cp:revision>
  <cp:lastPrinted>2012-08-31T02:52:00Z</cp:lastPrinted>
  <dcterms:created xsi:type="dcterms:W3CDTF">2012-08-15T10:55:00Z</dcterms:created>
  <dcterms:modified xsi:type="dcterms:W3CDTF">2012-10-15T06:00:00Z</dcterms:modified>
</cp:coreProperties>
</file>